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04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"/>
        <w:gridCol w:w="10901"/>
      </w:tblGrid>
      <w:tr w:rsidR="007E57DE" w:rsidRPr="007E57DE" w14:paraId="61BFDAF5" w14:textId="77777777" w:rsidTr="008662DE">
        <w:trPr>
          <w:trHeight w:val="240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BFDAF2" w14:textId="77777777" w:rsidR="007E57DE" w:rsidRPr="004B6C68" w:rsidRDefault="007E57DE" w:rsidP="007E57DE">
            <w:pPr>
              <w:rPr>
                <w:rFonts w:ascii="Arial" w:hAnsi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0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BFDAF3" w14:textId="11D2556B" w:rsidR="00F91F72" w:rsidRPr="00F91F72" w:rsidRDefault="00F91F72" w:rsidP="00F91F72">
            <w:pPr>
              <w:autoSpaceDN w:val="0"/>
              <w:spacing w:line="360" w:lineRule="auto"/>
              <w:outlineLvl w:val="1"/>
              <w:rPr>
                <w:rFonts w:ascii="Arial" w:hAnsi="Arial" w:cs="Arial"/>
                <w:b/>
                <w:color w:val="000000"/>
              </w:rPr>
            </w:pPr>
            <w:r w:rsidRPr="00F91F72">
              <w:rPr>
                <w:rFonts w:ascii="Arial" w:hAnsi="Arial" w:cs="Arial"/>
                <w:b/>
                <w:color w:val="000000"/>
              </w:rPr>
              <w:t>ZAŁĄCZNIK NR 1.</w:t>
            </w:r>
            <w:r w:rsidR="00BE655B">
              <w:rPr>
                <w:rFonts w:ascii="Arial" w:hAnsi="Arial" w:cs="Arial"/>
                <w:b/>
                <w:color w:val="000000"/>
              </w:rPr>
              <w:t>3</w:t>
            </w:r>
            <w:r w:rsidR="00A475EB">
              <w:rPr>
                <w:rFonts w:ascii="Arial" w:hAnsi="Arial" w:cs="Arial"/>
                <w:b/>
                <w:color w:val="000000"/>
              </w:rPr>
              <w:t xml:space="preserve"> do</w:t>
            </w:r>
            <w:r w:rsidRPr="00F91F72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00165E">
              <w:rPr>
                <w:rFonts w:ascii="Arial" w:hAnsi="Arial" w:cs="Arial"/>
                <w:b/>
                <w:color w:val="000000"/>
              </w:rPr>
              <w:t>Części II S</w:t>
            </w:r>
            <w:r w:rsidR="00BE655B">
              <w:rPr>
                <w:rFonts w:ascii="Arial" w:hAnsi="Arial" w:cs="Arial"/>
                <w:b/>
                <w:color w:val="000000"/>
              </w:rPr>
              <w:t>WZ</w:t>
            </w:r>
            <w:r w:rsidRPr="00F91F72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D74BC4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F91F72">
              <w:rPr>
                <w:rFonts w:ascii="Arial" w:hAnsi="Arial" w:cs="Arial"/>
                <w:b/>
                <w:color w:val="000000"/>
              </w:rPr>
              <w:t xml:space="preserve">  </w:t>
            </w:r>
          </w:p>
          <w:p w14:paraId="61BFDAF4" w14:textId="77777777" w:rsidR="007E57DE" w:rsidRPr="007E57DE" w:rsidRDefault="007E57DE" w:rsidP="007E57DE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7E57DE" w:rsidRPr="007E57DE" w14:paraId="61BFDAFC" w14:textId="77777777" w:rsidTr="008662DE">
        <w:trPr>
          <w:trHeight w:val="240"/>
        </w:trPr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BFDAF6" w14:textId="77777777" w:rsidR="007E57DE" w:rsidRPr="007E57DE" w:rsidRDefault="007E57DE" w:rsidP="007E57DE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0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BFDAF7" w14:textId="77777777" w:rsidR="007E57DE" w:rsidRDefault="007E57DE" w:rsidP="008662DE">
            <w:pPr>
              <w:rPr>
                <w:rFonts w:ascii="Arial" w:hAnsi="Arial"/>
                <w:b/>
                <w:sz w:val="18"/>
                <w:szCs w:val="18"/>
              </w:rPr>
            </w:pPr>
            <w:r w:rsidRPr="008662DE">
              <w:rPr>
                <w:rFonts w:ascii="Arial" w:hAnsi="Arial"/>
                <w:b/>
                <w:sz w:val="22"/>
                <w:szCs w:val="22"/>
              </w:rPr>
              <w:t xml:space="preserve">WYKAZ MATERIAŁÓW POMOCNICZYCH KONIECZNYCH DO </w:t>
            </w:r>
            <w:r w:rsidR="00F91F72" w:rsidRPr="008662DE">
              <w:rPr>
                <w:rFonts w:ascii="Arial" w:hAnsi="Arial"/>
                <w:b/>
                <w:sz w:val="22"/>
                <w:szCs w:val="22"/>
              </w:rPr>
              <w:t>WYKONANIA USŁUG</w:t>
            </w:r>
            <w:r w:rsidRPr="007E57DE">
              <w:rPr>
                <w:rFonts w:ascii="Arial" w:hAnsi="Arial"/>
                <w:b/>
                <w:sz w:val="18"/>
                <w:szCs w:val="18"/>
              </w:rPr>
              <w:t>.</w:t>
            </w:r>
          </w:p>
          <w:p w14:paraId="61BFDAF8" w14:textId="77777777" w:rsidR="008662DE" w:rsidRDefault="008662DE" w:rsidP="00F91F72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14:paraId="61BFDAF9" w14:textId="77777777" w:rsidR="008662DE" w:rsidRDefault="008662DE" w:rsidP="008662DE"/>
          <w:p w14:paraId="61BFDAFA" w14:textId="77777777" w:rsidR="008662DE" w:rsidRDefault="008662DE" w:rsidP="00F91F72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14:paraId="61BFDAFB" w14:textId="77777777" w:rsidR="00F91F72" w:rsidRPr="007E57DE" w:rsidRDefault="00F91F72" w:rsidP="00F91F72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8784"/>
      </w:tblGrid>
      <w:tr w:rsidR="008662DE" w:rsidRPr="007E57DE" w14:paraId="61BFDAFF" w14:textId="77777777" w:rsidTr="008662DE">
        <w:trPr>
          <w:trHeight w:val="240"/>
        </w:trPr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1BFDAFD" w14:textId="77777777" w:rsidR="008662DE" w:rsidRPr="005D3DA2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5D3DA2">
              <w:rPr>
                <w:rFonts w:ascii="Arial" w:hAnsi="Arial"/>
                <w:sz w:val="18"/>
                <w:szCs w:val="18"/>
              </w:rPr>
              <w:t>LP.</w:t>
            </w:r>
          </w:p>
        </w:tc>
        <w:tc>
          <w:tcPr>
            <w:tcW w:w="87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FDAFE" w14:textId="77777777" w:rsidR="008662DE" w:rsidRPr="00451F25" w:rsidRDefault="008662DE" w:rsidP="008662DE">
            <w:pPr>
              <w:rPr>
                <w:rFonts w:ascii="Arial" w:hAnsi="Arial"/>
                <w:b/>
                <w:sz w:val="18"/>
                <w:szCs w:val="18"/>
              </w:rPr>
            </w:pPr>
            <w:r w:rsidRPr="00451F25">
              <w:rPr>
                <w:rFonts w:ascii="Arial" w:hAnsi="Arial"/>
                <w:b/>
                <w:sz w:val="18"/>
                <w:szCs w:val="18"/>
              </w:rPr>
              <w:t>NAZWA MATERIAŁU</w:t>
            </w:r>
          </w:p>
        </w:tc>
      </w:tr>
      <w:tr w:rsidR="008662DE" w:rsidRPr="004B6C68" w14:paraId="61BFDB02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00" w14:textId="77777777" w:rsidR="008662DE" w:rsidRPr="000F33A0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01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BENZYNA DO EKSTRAKCJI   </w:t>
            </w:r>
          </w:p>
        </w:tc>
      </w:tr>
      <w:tr w:rsidR="008662DE" w:rsidRPr="004B6C68" w14:paraId="61BFDB05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03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04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BRZESZCZOTY RĘCZNE</w:t>
            </w:r>
          </w:p>
        </w:tc>
      </w:tr>
      <w:tr w:rsidR="008662DE" w:rsidRPr="004B6C68" w14:paraId="61BFDB08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06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07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CZYSCIWO </w:t>
            </w:r>
            <w:r>
              <w:rPr>
                <w:rFonts w:ascii="Arial" w:hAnsi="Arial"/>
                <w:sz w:val="18"/>
                <w:szCs w:val="18"/>
              </w:rPr>
              <w:t>BAWEŁ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NIANE   </w:t>
            </w:r>
          </w:p>
        </w:tc>
      </w:tr>
      <w:tr w:rsidR="008662DE" w:rsidRPr="004B6C68" w14:paraId="61BFDB0B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09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0A" w14:textId="77777777" w:rsidR="008662DE" w:rsidRPr="00997EA9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997EA9">
              <w:rPr>
                <w:rFonts w:ascii="Arial" w:hAnsi="Arial"/>
                <w:sz w:val="18"/>
                <w:szCs w:val="18"/>
              </w:rPr>
              <w:t xml:space="preserve">DENATURAT    </w:t>
            </w:r>
          </w:p>
        </w:tc>
      </w:tr>
      <w:tr w:rsidR="008662DE" w:rsidRPr="004B6C68" w14:paraId="61BFDB0E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0C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0D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DRUT DO SPAWANIA STALI WĘGLOWYCH STOPOWYCH I TWORZYW SZTUCZNYCH</w:t>
            </w:r>
          </w:p>
        </w:tc>
      </w:tr>
      <w:tr w:rsidR="008662DE" w:rsidRPr="004B6C68" w14:paraId="61BFDB11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0F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10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ELEKTRODY </w:t>
            </w:r>
            <w:r>
              <w:rPr>
                <w:rFonts w:ascii="Arial" w:hAnsi="Arial"/>
                <w:sz w:val="18"/>
                <w:szCs w:val="18"/>
              </w:rPr>
              <w:t>DO SPAWANIA STALI WĘGLOWYCH, STOPOWYCH I TWORZYW SZTUCZNYCH</w:t>
            </w:r>
          </w:p>
        </w:tc>
      </w:tr>
      <w:tr w:rsidR="008662DE" w:rsidRPr="004B6C68" w14:paraId="61BFDB14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12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13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ETYLINA BEZO</w:t>
            </w:r>
            <w:r w:rsidRPr="004B6C68">
              <w:rPr>
                <w:rFonts w:ascii="Arial" w:hAnsi="Arial"/>
                <w:sz w:val="18"/>
                <w:szCs w:val="18"/>
              </w:rPr>
              <w:t>WIO</w:t>
            </w:r>
            <w:r>
              <w:rPr>
                <w:rFonts w:ascii="Arial" w:hAnsi="Arial"/>
                <w:sz w:val="18"/>
                <w:szCs w:val="18"/>
              </w:rPr>
              <w:t>ŁO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WA    </w:t>
            </w:r>
          </w:p>
        </w:tc>
      </w:tr>
      <w:tr w:rsidR="008662DE" w:rsidRPr="004B6C68" w14:paraId="61BFDB17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15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16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FILC SZARY PODKŁ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ADKOWY </w:t>
            </w:r>
          </w:p>
        </w:tc>
      </w:tr>
      <w:tr w:rsidR="008662DE" w:rsidRPr="004B6C68" w14:paraId="61BFDB1A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18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</w:tcPr>
          <w:p w14:paraId="61BFDB19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FREZY DO SZLIFIEREK PALCOWYCH O RÓŻNYCH KSZTAŁTACH</w:t>
            </w:r>
          </w:p>
        </w:tc>
      </w:tr>
      <w:tr w:rsidR="008662DE" w:rsidRPr="004B6C68" w14:paraId="61BFDB1D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1B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1C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GAZY TECHNICZNE (TLEN, ACETYLEN, ARGON, PROPAN-BUTAN, CORGON)</w:t>
            </w:r>
          </w:p>
        </w:tc>
      </w:tr>
      <w:tr w:rsidR="008662DE" w:rsidRPr="004B6C68" w14:paraId="61BFDB20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1E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1F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GRANULAT WIAZACY OLEJE </w:t>
            </w:r>
            <w:r w:rsidRPr="00EC4091">
              <w:rPr>
                <w:rFonts w:ascii="Arial" w:hAnsi="Arial"/>
                <w:strike/>
                <w:sz w:val="18"/>
                <w:szCs w:val="18"/>
              </w:rPr>
              <w:t>"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8662DE" w:rsidRPr="004B6C68" w14:paraId="61BFDB23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21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22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GWOŻ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DZIE BUDOWLANE </w:t>
            </w:r>
          </w:p>
        </w:tc>
      </w:tr>
      <w:tr w:rsidR="008662DE" w:rsidRPr="004B6C68" w14:paraId="61BFDB26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24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</w:tcPr>
          <w:p w14:paraId="61BFDB25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KOŁKI ROZPOROWE</w:t>
            </w:r>
          </w:p>
        </w:tc>
      </w:tr>
      <w:tr w:rsidR="008662DE" w:rsidRPr="004B6C68" w14:paraId="61BFDB29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27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28" w14:textId="77777777" w:rsidR="008662DE" w:rsidRPr="008662DE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8662DE">
              <w:rPr>
                <w:rFonts w:ascii="Arial" w:hAnsi="Arial"/>
                <w:sz w:val="18"/>
                <w:szCs w:val="18"/>
              </w:rPr>
              <w:t>ŚRODKI DO BADAŃ PENETRACYJNYCH - KOMPLET</w:t>
            </w:r>
          </w:p>
        </w:tc>
      </w:tr>
      <w:tr w:rsidR="008662DE" w:rsidRPr="004B6C68" w14:paraId="61BFDB2C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2A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</w:tcPr>
          <w:p w14:paraId="61BFDB2B" w14:textId="77777777" w:rsidR="008662DE" w:rsidRPr="008662DE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8662DE">
              <w:rPr>
                <w:rFonts w:ascii="Arial" w:hAnsi="Arial"/>
                <w:sz w:val="18"/>
                <w:szCs w:val="18"/>
              </w:rPr>
              <w:t>ŚRODKI DO BADAŃ MAGNETYCZNO – PROSZKOWYCH - KOMPLET</w:t>
            </w:r>
          </w:p>
        </w:tc>
      </w:tr>
      <w:tr w:rsidR="008662DE" w:rsidRPr="00DA6B0E" w14:paraId="61BFDB2F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2D" w14:textId="77777777" w:rsidR="008662DE" w:rsidRPr="000E581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2E" w14:textId="77777777" w:rsidR="008662DE" w:rsidRPr="008662DE" w:rsidRDefault="008662DE" w:rsidP="008662DE">
            <w:pPr>
              <w:rPr>
                <w:rFonts w:ascii="Arial" w:hAnsi="Arial"/>
                <w:sz w:val="18"/>
                <w:szCs w:val="18"/>
                <w:lang w:val="fr-FR"/>
              </w:rPr>
            </w:pPr>
            <w:r w:rsidRPr="008662DE">
              <w:rPr>
                <w:rFonts w:ascii="Arial" w:hAnsi="Arial"/>
                <w:sz w:val="18"/>
                <w:szCs w:val="18"/>
                <w:lang w:val="fr-FR"/>
              </w:rPr>
              <w:t xml:space="preserve">LOCTITE - ANTI-SEIZE PASTA 500 GR NR.KAT.15376   </w:t>
            </w:r>
          </w:p>
        </w:tc>
      </w:tr>
      <w:tr w:rsidR="008662DE" w:rsidRPr="004B6C68" w14:paraId="61BFDB32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30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31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- SILIKON BIALY 315 ML   </w:t>
            </w:r>
          </w:p>
        </w:tc>
      </w:tr>
      <w:tr w:rsidR="008662DE" w:rsidRPr="004B6C68" w14:paraId="61BFDB35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33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34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- SILIKON TRANSPARENT 315 ML   </w:t>
            </w:r>
          </w:p>
        </w:tc>
      </w:tr>
      <w:tr w:rsidR="008662DE" w:rsidRPr="004B6C68" w14:paraId="61BFDB38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36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37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262 - ZABEZPIECZENIE GWINTOW A 250ML   </w:t>
            </w:r>
          </w:p>
        </w:tc>
      </w:tr>
      <w:tr w:rsidR="008662DE" w:rsidRPr="004B6C68" w14:paraId="61BFDB3B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39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3A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406 - KLEJ A 20G   </w:t>
            </w:r>
          </w:p>
        </w:tc>
      </w:tr>
      <w:tr w:rsidR="008662DE" w:rsidRPr="004B6C68" w14:paraId="61BFDB3E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3C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3D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406/770 - ZESTAW KLEJ + AKTYWATOR   </w:t>
            </w:r>
          </w:p>
        </w:tc>
      </w:tr>
      <w:tr w:rsidR="008662DE" w:rsidRPr="004B6C68" w14:paraId="61BFDB41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3F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40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454 - KLEJ 20 GR.   </w:t>
            </w:r>
          </w:p>
        </w:tc>
      </w:tr>
      <w:tr w:rsidR="008662DE" w:rsidRPr="004B6C68" w14:paraId="61BFDB44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42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43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510 - USZCZELNIENIE POWIERZCHNI   </w:t>
            </w:r>
          </w:p>
        </w:tc>
      </w:tr>
      <w:tr w:rsidR="008662DE" w:rsidRPr="004B6C68" w14:paraId="61BFDB47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45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fr-FR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46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542 - USZCZELNIACZ A 250ML   </w:t>
            </w:r>
          </w:p>
        </w:tc>
      </w:tr>
      <w:tr w:rsidR="008662DE" w:rsidRPr="004B6C68" w14:paraId="61BFDB4A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48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49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577 - USZCZELNIENIE RUROWE A 250ML   </w:t>
            </w:r>
          </w:p>
        </w:tc>
      </w:tr>
      <w:tr w:rsidR="008662DE" w:rsidRPr="004B6C68" w14:paraId="61BFDB4D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4B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4C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620 - KLEJ A-50ML   </w:t>
            </w:r>
          </w:p>
        </w:tc>
      </w:tr>
      <w:tr w:rsidR="008662DE" w:rsidRPr="004B6C68" w14:paraId="61BFDB50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4E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4F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641 - POLACZENIA PASOWANE A 250ML   </w:t>
            </w:r>
          </w:p>
        </w:tc>
      </w:tr>
      <w:tr w:rsidR="008662DE" w:rsidRPr="00A1617F" w14:paraId="61BFDB53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51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52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4B6C68">
              <w:rPr>
                <w:rFonts w:ascii="Arial" w:hAnsi="Arial"/>
                <w:sz w:val="18"/>
                <w:szCs w:val="18"/>
                <w:lang w:val="en-US"/>
              </w:rPr>
              <w:t xml:space="preserve">LOCTITE 7061 - ODTLUSZCZACZ "SUPERCLEAN" A 400 ML   </w:t>
            </w:r>
          </w:p>
        </w:tc>
      </w:tr>
      <w:tr w:rsidR="008662DE" w:rsidRPr="00A1617F" w14:paraId="61BFDB56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54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fr-FR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55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4B6C68">
              <w:rPr>
                <w:rFonts w:ascii="Arial" w:hAnsi="Arial"/>
                <w:sz w:val="18"/>
                <w:szCs w:val="18"/>
                <w:lang w:val="en-US"/>
              </w:rPr>
              <w:t xml:space="preserve">LOCTITE 767 - ANTI-SEIZE SPRAY 300ML NR KAT.15375   </w:t>
            </w:r>
          </w:p>
        </w:tc>
      </w:tr>
      <w:tr w:rsidR="008662DE" w:rsidRPr="004B6C68" w14:paraId="61BFDB59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57" w14:textId="77777777" w:rsidR="008662DE" w:rsidRPr="000E581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58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770 - AKTYWATOR POWIERZCHNI A 10 G   </w:t>
            </w:r>
          </w:p>
        </w:tc>
      </w:tr>
      <w:tr w:rsidR="008662DE" w:rsidRPr="00A1617F" w14:paraId="61BFDB5C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5A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5B" w14:textId="77777777" w:rsidR="008662DE" w:rsidRPr="00994CAF" w:rsidRDefault="008662DE" w:rsidP="008662DE">
            <w:pPr>
              <w:rPr>
                <w:rFonts w:ascii="Arial" w:hAnsi="Arial"/>
                <w:sz w:val="18"/>
                <w:szCs w:val="18"/>
                <w:lang w:val="fr-FR"/>
              </w:rPr>
            </w:pPr>
            <w:r w:rsidRPr="00994CAF">
              <w:rPr>
                <w:rFonts w:ascii="Arial" w:hAnsi="Arial"/>
                <w:sz w:val="18"/>
                <w:szCs w:val="18"/>
                <w:lang w:val="fr-FR"/>
              </w:rPr>
              <w:t xml:space="preserve">LOCTITE 82046 -SILIKON ULTRA COPPER/OPAK 300G/   </w:t>
            </w:r>
          </w:p>
        </w:tc>
      </w:tr>
      <w:tr w:rsidR="008662DE" w:rsidRPr="004B6C68" w14:paraId="61BFDB5F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5D" w14:textId="77777777" w:rsidR="008662DE" w:rsidRPr="000E581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5E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MASA USZCZELNIAJACA SILIKON   </w:t>
            </w:r>
          </w:p>
        </w:tc>
      </w:tr>
      <w:tr w:rsidR="008662DE" w:rsidRPr="004B6C68" w14:paraId="61BFDB62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60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61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MYDLO SZARE    </w:t>
            </w:r>
          </w:p>
        </w:tc>
      </w:tr>
      <w:tr w:rsidR="008662DE" w:rsidRPr="004B6C68" w14:paraId="61BFDB65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63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64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NAFTA </w:t>
            </w:r>
          </w:p>
        </w:tc>
      </w:tr>
      <w:tr w:rsidR="008662DE" w:rsidRPr="004B6C68" w14:paraId="61BFDB68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66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67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>ODRDZEWIACZ SMARUJACY TAP-5 "MOLYDAL"</w:t>
            </w:r>
          </w:p>
        </w:tc>
      </w:tr>
      <w:tr w:rsidR="008662DE" w:rsidRPr="004B6C68" w14:paraId="61BFDB6B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69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6A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>ODTŁUSZCZACZ NICRO K-3-S</w:t>
            </w:r>
          </w:p>
        </w:tc>
      </w:tr>
      <w:tr w:rsidR="008662DE" w:rsidRPr="004B6C68" w14:paraId="61BFDB6E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6C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6D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OLEJ NAPEDOWY IZ-20 HURT   </w:t>
            </w:r>
          </w:p>
        </w:tc>
      </w:tr>
      <w:tr w:rsidR="008662DE" w:rsidRPr="004B6C68" w14:paraId="61BFDB71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6F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70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OLEJ SILN. SUPEROL CB-50   </w:t>
            </w:r>
          </w:p>
        </w:tc>
      </w:tr>
      <w:tr w:rsidR="008662DE" w:rsidRPr="004B6C68" w14:paraId="61BFDB74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72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73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OLEJ SUPEROL CD 15 W 40    </w:t>
            </w:r>
          </w:p>
        </w:tc>
      </w:tr>
      <w:tr w:rsidR="008662DE" w:rsidRPr="004B6C68" w14:paraId="61BFDB77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75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76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OPASKA ZACISKOWA </w:t>
            </w:r>
            <w:r>
              <w:rPr>
                <w:rFonts w:ascii="Arial" w:hAnsi="Arial"/>
                <w:sz w:val="18"/>
                <w:szCs w:val="18"/>
              </w:rPr>
              <w:t xml:space="preserve">OD 8 DO 100MM </w:t>
            </w:r>
          </w:p>
        </w:tc>
      </w:tr>
      <w:tr w:rsidR="008662DE" w:rsidRPr="004B6C68" w14:paraId="61BFDB7A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78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79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OSADZAK SPIT PULSA 1000 - GWOZDZIE SC 6 STAL (A 100 SZT)  </w:t>
            </w:r>
          </w:p>
        </w:tc>
      </w:tr>
      <w:tr w:rsidR="008662DE" w:rsidRPr="004B6C68" w14:paraId="61BFDB7D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7B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7C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PAKULY    </w:t>
            </w:r>
          </w:p>
        </w:tc>
      </w:tr>
      <w:tr w:rsidR="008662DE" w:rsidRPr="004B6C68" w14:paraId="61BFDB80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7E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7F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PAPIER ŚCIERNY</w:t>
            </w:r>
          </w:p>
        </w:tc>
      </w:tr>
      <w:tr w:rsidR="008662DE" w:rsidRPr="004B6C68" w14:paraId="61BFDB83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81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82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PEDZEL PIERSCIENIOWY </w:t>
            </w:r>
            <w:r>
              <w:rPr>
                <w:rFonts w:ascii="Arial" w:hAnsi="Arial"/>
                <w:sz w:val="18"/>
                <w:szCs w:val="18"/>
              </w:rPr>
              <w:t>RÓŻNYCH ROZMIARÓW</w:t>
            </w:r>
          </w:p>
        </w:tc>
      </w:tr>
      <w:tr w:rsidR="008662DE" w:rsidRPr="004B6C68" w14:paraId="61BFDB86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84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85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PISAKI OLEJNE </w:t>
            </w:r>
          </w:p>
        </w:tc>
      </w:tr>
      <w:tr w:rsidR="008662DE" w:rsidRPr="004B6C68" w14:paraId="61BFDB89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87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88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PŁÓTNO ŚCIERNE</w:t>
            </w:r>
          </w:p>
        </w:tc>
      </w:tr>
      <w:tr w:rsidR="008662DE" w:rsidRPr="004B6C68" w14:paraId="61BFDB8C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8A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8B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PLYN DO CHLODNIC SAMOCH. "PETRYGO"   </w:t>
            </w:r>
          </w:p>
        </w:tc>
      </w:tr>
      <w:tr w:rsidR="008662DE" w:rsidRPr="004B6C68" w14:paraId="61BFDB8F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8D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8E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PREPARATY ANTYKOROZYJNE,ODTŁUSZCZAJĄCE DO ROZLUŻNIENIA POŁĄCZEŃ SKRĘCANYCH</w:t>
            </w:r>
          </w:p>
        </w:tc>
      </w:tr>
      <w:tr w:rsidR="008662DE" w:rsidRPr="004B6C68" w14:paraId="61BFDB92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90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91" w14:textId="77777777" w:rsidR="008662DE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PREPARATY DO ZABEZPIECZENIA POŁĄCZEŃ SKRĘCANYCH PRZD ZAPIEKANIEM </w:t>
            </w:r>
          </w:p>
        </w:tc>
      </w:tr>
      <w:tr w:rsidR="008662DE" w:rsidRPr="004B6C68" w14:paraId="61BFDB95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93" w14:textId="77777777" w:rsidR="008662DE" w:rsidRPr="000F33A0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94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SADZA ANGIELSKA    </w:t>
            </w:r>
          </w:p>
        </w:tc>
      </w:tr>
      <w:tr w:rsidR="008662DE" w:rsidRPr="004B6C68" w14:paraId="61BFDB98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96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97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SCIERNICE LISTKOWE F 3010/6 GR.80 "PFERD"   </w:t>
            </w:r>
          </w:p>
        </w:tc>
      </w:tr>
      <w:tr w:rsidR="008662DE" w:rsidRPr="004B6C68" w14:paraId="61BFDB9B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99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9A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SCIERNICE PLASKIE </w:t>
            </w:r>
            <w:r>
              <w:rPr>
                <w:rFonts w:ascii="Arial" w:hAnsi="Arial"/>
                <w:sz w:val="18"/>
                <w:szCs w:val="18"/>
              </w:rPr>
              <w:t>RÓŻNEGO RODZAJU</w:t>
            </w:r>
          </w:p>
        </w:tc>
      </w:tr>
      <w:tr w:rsidR="008662DE" w:rsidRPr="004B6C68" w14:paraId="61BFDB9E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9C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9D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SCIERNICE TRZPIENIOWE ZY 0812/6 "PFERD"   </w:t>
            </w:r>
          </w:p>
        </w:tc>
      </w:tr>
      <w:tr w:rsidR="008662DE" w:rsidRPr="00AF2F7A" w14:paraId="61BFDBA1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9F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A0" w14:textId="77777777" w:rsidR="008662DE" w:rsidRPr="00EC4091" w:rsidRDefault="008662DE" w:rsidP="008662DE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EC4091">
              <w:rPr>
                <w:rFonts w:ascii="Arial" w:hAnsi="Arial"/>
                <w:sz w:val="18"/>
                <w:szCs w:val="18"/>
                <w:lang w:val="en-US"/>
              </w:rPr>
              <w:t>SMARY PŁYNNE, AEROZOLE</w:t>
            </w:r>
          </w:p>
        </w:tc>
      </w:tr>
      <w:tr w:rsidR="008662DE" w:rsidRPr="00AF2F7A" w14:paraId="61BFDBA4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A2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A3" w14:textId="77777777" w:rsidR="008662DE" w:rsidRPr="00D007FB" w:rsidRDefault="008662DE" w:rsidP="008662DE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D007FB">
              <w:rPr>
                <w:rFonts w:ascii="Arial" w:hAnsi="Arial"/>
                <w:sz w:val="18"/>
                <w:szCs w:val="18"/>
                <w:lang w:val="en-US"/>
              </w:rPr>
              <w:t>SMARY STAŁE</w:t>
            </w:r>
          </w:p>
        </w:tc>
      </w:tr>
      <w:tr w:rsidR="008662DE" w:rsidRPr="004B6C68" w14:paraId="61BFDBA7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A5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A6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SPOIWO SREBRNE   </w:t>
            </w:r>
          </w:p>
        </w:tc>
      </w:tr>
      <w:tr w:rsidR="008662DE" w:rsidRPr="004B6C68" w14:paraId="61BFDBAA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A8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A9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SRODEK DO MYCIA </w:t>
            </w:r>
            <w:r>
              <w:rPr>
                <w:rFonts w:ascii="Arial" w:hAnsi="Arial"/>
                <w:sz w:val="18"/>
                <w:szCs w:val="18"/>
              </w:rPr>
              <w:t xml:space="preserve">URZĄDZEŃ - </w:t>
            </w:r>
            <w:r w:rsidRPr="004B6C68">
              <w:rPr>
                <w:rFonts w:ascii="Arial" w:hAnsi="Arial"/>
                <w:sz w:val="18"/>
                <w:szCs w:val="18"/>
              </w:rPr>
              <w:t>PURE SOLVE</w:t>
            </w:r>
            <w:r>
              <w:rPr>
                <w:rFonts w:ascii="Arial" w:hAnsi="Arial"/>
                <w:sz w:val="18"/>
                <w:szCs w:val="18"/>
              </w:rPr>
              <w:t>,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KARCHER</w:t>
            </w:r>
          </w:p>
        </w:tc>
      </w:tr>
      <w:tr w:rsidR="008662DE" w:rsidRPr="004B6C68" w14:paraId="61BFDBAD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AB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AC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>SZCZOTKA DRUCIANA DO RDZY 5-CIO RZĘDOWA</w:t>
            </w:r>
          </w:p>
        </w:tc>
      </w:tr>
      <w:tr w:rsidR="008662DE" w:rsidRPr="004B6C68" w14:paraId="61BFDBB0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AE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AF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SZLIFIERKA "ROTOSET"-SUHNER - DYSK SZLIFIERSKI FI 125X2 NR1 519 6830 GR.18  </w:t>
            </w:r>
          </w:p>
        </w:tc>
      </w:tr>
      <w:tr w:rsidR="008662DE" w:rsidRPr="004B6C68" w14:paraId="61BFDBB3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B1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B2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SZLIFIERKA "ROTOSET"-SUHNER - DYSK SZLIFIERSKI W167   </w:t>
            </w:r>
          </w:p>
        </w:tc>
      </w:tr>
      <w:tr w:rsidR="008662DE" w:rsidRPr="004B6C68" w14:paraId="61BFDBB6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B4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B5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SZLIFIERKA "ROTOSET"-SUHNER - SZCZOTKA 100MM   </w:t>
            </w:r>
          </w:p>
        </w:tc>
      </w:tr>
      <w:tr w:rsidR="008662DE" w:rsidRPr="004B6C68" w14:paraId="61BFDBB9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B7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B8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TARCICA IGLASTA OBRZYNANA GR.38 MM KL.I   </w:t>
            </w:r>
          </w:p>
        </w:tc>
      </w:tr>
      <w:tr w:rsidR="008662DE" w:rsidRPr="004B6C68" w14:paraId="61BFDBBC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BA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BB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TARCZA DO CIECIA  </w:t>
            </w:r>
            <w:r>
              <w:rPr>
                <w:rFonts w:ascii="Arial" w:hAnsi="Arial"/>
                <w:sz w:val="18"/>
                <w:szCs w:val="18"/>
              </w:rPr>
              <w:t xml:space="preserve"> 115 – 230 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8662DE" w:rsidRPr="004B6C68" w14:paraId="61BFDBBF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BD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BE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TARCZA DO SZLIFOWANIA 115 - 230</w:t>
            </w:r>
          </w:p>
        </w:tc>
      </w:tr>
      <w:tr w:rsidR="008662DE" w:rsidRPr="004B6C68" w14:paraId="61BFDBC2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C0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C1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TASMA DWUSTRONNIE PRZYLEPNA DO WYKLADZIN PCW   </w:t>
            </w:r>
          </w:p>
        </w:tc>
      </w:tr>
      <w:tr w:rsidR="008662DE" w:rsidRPr="004B6C68" w14:paraId="61BFDBC5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C3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C4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TASMA IZOLACYJNA BAWELNIANA   </w:t>
            </w:r>
          </w:p>
        </w:tc>
      </w:tr>
      <w:tr w:rsidR="008662DE" w:rsidRPr="004B6C68" w14:paraId="61BFDBC8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C6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C7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>TASMA TARFLENOWA 10</w:t>
            </w:r>
            <w:r>
              <w:rPr>
                <w:rFonts w:ascii="Arial" w:hAnsi="Arial"/>
                <w:sz w:val="18"/>
                <w:szCs w:val="18"/>
              </w:rPr>
              <w:t xml:space="preserve">,12,20 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MM    </w:t>
            </w:r>
          </w:p>
        </w:tc>
      </w:tr>
      <w:tr w:rsidR="008662DE" w:rsidRPr="004B6C68" w14:paraId="61BFDBCB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C9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CA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TOPNIK DO LUTOWANIA MIEKKIEGO   </w:t>
            </w:r>
          </w:p>
        </w:tc>
      </w:tr>
      <w:tr w:rsidR="008662DE" w:rsidRPr="004B6C68" w14:paraId="61BFDBCE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CC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CD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TRZONKI DO MŁOTKÓW </w:t>
            </w:r>
          </w:p>
        </w:tc>
      </w:tr>
      <w:tr w:rsidR="008662DE" w:rsidRPr="004B6C68" w14:paraId="61BFDBD1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CF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D0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UNIREP 28 AGUA STICK    </w:t>
            </w:r>
          </w:p>
        </w:tc>
      </w:tr>
      <w:tr w:rsidR="008662DE" w:rsidRPr="004B6C68" w14:paraId="61BFDBD4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D2" w14:textId="77777777" w:rsidR="008662DE" w:rsidRPr="00EC4091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D3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UNIREP 3 SUPER METAL 1KG   </w:t>
            </w:r>
          </w:p>
        </w:tc>
      </w:tr>
      <w:tr w:rsidR="008662DE" w:rsidRPr="004B6C68" w14:paraId="61BFDBD7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D5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D6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UNIREP 94 - MATERIALY DO REGENERACJI 5L   </w:t>
            </w:r>
          </w:p>
        </w:tc>
      </w:tr>
      <w:tr w:rsidR="008662DE" w:rsidRPr="004B6C68" w14:paraId="61BFDBDA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D8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D9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URZADZENIE ODPYLAJACE FILTERBOX -PRZEWOD ELASTYCZNY ST-125  </w:t>
            </w:r>
          </w:p>
        </w:tc>
      </w:tr>
      <w:tr w:rsidR="008662DE" w:rsidRPr="004B6C68" w14:paraId="61BFDBDD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DB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DC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WAZ GUMOWY ZBROJONY DO WODY FI 31,50 MM   </w:t>
            </w:r>
          </w:p>
        </w:tc>
      </w:tr>
      <w:tr w:rsidR="008662DE" w:rsidRPr="004B6C68" w14:paraId="61BFDBE0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DE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DF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>WKRET</w:t>
            </w:r>
            <w:r>
              <w:rPr>
                <w:rFonts w:ascii="Arial" w:hAnsi="Arial"/>
                <w:sz w:val="18"/>
                <w:szCs w:val="18"/>
              </w:rPr>
              <w:t>Y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 DO DREWNA </w:t>
            </w:r>
          </w:p>
        </w:tc>
      </w:tr>
      <w:tr w:rsidR="008662DE" w:rsidRPr="004B6C68" w14:paraId="61BFDBE3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E1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E2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WYŻARZARKA OPOROWA I INDUKCYJNA – MATA IZOLACYJNA</w:t>
            </w:r>
          </w:p>
        </w:tc>
      </w:tr>
      <w:tr w:rsidR="008662DE" w:rsidRPr="004B6C68" w14:paraId="61BFDBE6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E4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</w:tcPr>
          <w:p w14:paraId="61BFDBE5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ZACISKI DO LIN STALOWYCH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sz w:val="18"/>
                <w:szCs w:val="18"/>
              </w:rPr>
              <w:t>OD FI 6,5 DO FI 24</w:t>
            </w:r>
          </w:p>
        </w:tc>
      </w:tr>
    </w:tbl>
    <w:p w14:paraId="61BFDBE7" w14:textId="77777777" w:rsidR="007E57DE" w:rsidRDefault="007E57DE"/>
    <w:sectPr w:rsidR="007E57DE" w:rsidSect="005D3DA2">
      <w:headerReference w:type="default" r:id="rId11"/>
      <w:footerReference w:type="default" r:id="rId12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BF30A" w14:textId="77777777" w:rsidR="00AE66C2" w:rsidRDefault="00AE66C2" w:rsidP="00583301">
      <w:r>
        <w:separator/>
      </w:r>
    </w:p>
  </w:endnote>
  <w:endnote w:type="continuationSeparator" w:id="0">
    <w:p w14:paraId="122FAE12" w14:textId="77777777" w:rsidR="00AE66C2" w:rsidRDefault="00AE66C2" w:rsidP="00583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5001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047201" w14:textId="7CCD1EB1" w:rsidR="00A1617F" w:rsidRDefault="00A1617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C45B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C45B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F3EF1C7" w14:textId="77777777" w:rsidR="00583301" w:rsidRDefault="00583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23409" w14:textId="77777777" w:rsidR="00AE66C2" w:rsidRDefault="00AE66C2" w:rsidP="00583301">
      <w:r>
        <w:separator/>
      </w:r>
    </w:p>
  </w:footnote>
  <w:footnote w:type="continuationSeparator" w:id="0">
    <w:p w14:paraId="6DAD896E" w14:textId="77777777" w:rsidR="00AE66C2" w:rsidRDefault="00AE66C2" w:rsidP="00583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57A28" w14:textId="7B0DC2B5" w:rsidR="0000165E" w:rsidRDefault="0000165E" w:rsidP="0000165E">
    <w:pPr>
      <w:pStyle w:val="Nagwek"/>
      <w:jc w:val="center"/>
      <w:rPr>
        <w:sz w:val="20"/>
        <w:szCs w:val="22"/>
      </w:rPr>
    </w:pPr>
    <w:r>
      <w:rPr>
        <w:sz w:val="20"/>
      </w:rPr>
      <w:t xml:space="preserve">„Utrzymanie i wykonanie remontów urządzeń cieplno-mechanicznych w Enea Elektrownia Połaniec S.A. w okresie </w:t>
    </w:r>
    <w:del w:id="1" w:author="Kosik Łukasz" w:date="2023-07-20T09:08:00Z">
      <w:r w:rsidDel="0098485F">
        <w:rPr>
          <w:sz w:val="20"/>
        </w:rPr>
        <w:delText>35</w:delText>
      </w:r>
    </w:del>
    <w:ins w:id="2" w:author="Kosik Łukasz" w:date="2023-07-20T09:08:00Z">
      <w:r w:rsidR="0098485F">
        <w:rPr>
          <w:sz w:val="20"/>
        </w:rPr>
        <w:t>24</w:t>
      </w:r>
    </w:ins>
    <w:r>
      <w:rPr>
        <w:sz w:val="20"/>
      </w:rPr>
      <w:t xml:space="preserve"> miesięcy ” Znak Sprawy </w:t>
    </w:r>
    <w:del w:id="3" w:author="Kosik Łukasz" w:date="2023-07-20T09:08:00Z">
      <w:r w:rsidDel="0098485F">
        <w:rPr>
          <w:sz w:val="20"/>
        </w:rPr>
        <w:delText>FZ/PZP/6/2021</w:delText>
      </w:r>
    </w:del>
  </w:p>
  <w:p w14:paraId="7E6F31E1" w14:textId="77777777" w:rsidR="00583301" w:rsidRPr="00583301" w:rsidRDefault="00583301" w:rsidP="00583301">
    <w:pPr>
      <w:pStyle w:val="Nagwek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76AA"/>
    <w:multiLevelType w:val="multilevel"/>
    <w:tmpl w:val="1974E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CB817C9"/>
    <w:multiLevelType w:val="multilevel"/>
    <w:tmpl w:val="DFAC6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DB92123"/>
    <w:multiLevelType w:val="hybridMultilevel"/>
    <w:tmpl w:val="4EDCD3B2"/>
    <w:lvl w:ilvl="0" w:tplc="F96642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62500"/>
    <w:multiLevelType w:val="hybridMultilevel"/>
    <w:tmpl w:val="8BCEE742"/>
    <w:lvl w:ilvl="0" w:tplc="6BD651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1BC0A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25539C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7B649FD"/>
    <w:multiLevelType w:val="multilevel"/>
    <w:tmpl w:val="7428B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80F32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4903CD"/>
    <w:multiLevelType w:val="multilevel"/>
    <w:tmpl w:val="3B0A7E28"/>
    <w:lvl w:ilvl="0">
      <w:start w:val="1"/>
      <w:numFmt w:val="decimal"/>
      <w:pStyle w:val="Nagwek1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164"/>
        </w:tabs>
        <w:ind w:left="1164" w:hanging="624"/>
      </w:pPr>
      <w:rPr>
        <w:rFonts w:ascii="Arial" w:hAnsi="Arial" w:hint="default"/>
        <w:b w:val="0"/>
        <w:i w:val="0"/>
        <w:color w:val="000000"/>
        <w:sz w:val="20"/>
      </w:rPr>
    </w:lvl>
    <w:lvl w:ilvl="2">
      <w:start w:val="1"/>
      <w:numFmt w:val="decimal"/>
      <w:pStyle w:val="StylNagwek3Arial10pt"/>
      <w:lvlText w:val="%1.%2.%3"/>
      <w:lvlJc w:val="left"/>
      <w:pPr>
        <w:tabs>
          <w:tab w:val="num" w:pos="1417"/>
        </w:tabs>
        <w:ind w:left="1417" w:hanging="793"/>
      </w:pPr>
      <w:rPr>
        <w:rFonts w:hint="default"/>
        <w:b w:val="0"/>
        <w:i w:val="0"/>
        <w:color w:val="000000"/>
        <w:sz w:val="20"/>
        <w:szCs w:val="20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1928"/>
        </w:tabs>
        <w:ind w:left="1928" w:hanging="511"/>
      </w:pPr>
      <w:rPr>
        <w:rFonts w:hint="default"/>
        <w:b w:val="0"/>
        <w:i w:val="0"/>
        <w:color w:val="000000"/>
        <w:sz w:val="20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438"/>
        </w:tabs>
        <w:ind w:left="2438" w:hanging="510"/>
      </w:pPr>
      <w:rPr>
        <w:rFonts w:hint="default"/>
        <w:b w:val="0"/>
        <w:i w:val="0"/>
        <w:sz w:val="18"/>
      </w:rPr>
    </w:lvl>
    <w:lvl w:ilvl="5">
      <w:start w:val="1"/>
      <w:numFmt w:val="decimal"/>
      <w:pStyle w:val="Nagwek6"/>
      <w:lvlText w:val="(%6)"/>
      <w:lvlJc w:val="left"/>
      <w:pPr>
        <w:tabs>
          <w:tab w:val="num" w:pos="2948"/>
        </w:tabs>
        <w:ind w:left="2948" w:hanging="510"/>
      </w:pPr>
      <w:rPr>
        <w:rFonts w:hint="default"/>
        <w:b w:val="0"/>
        <w:i w:val="0"/>
        <w:sz w:val="20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Restart w:val="0"/>
      <w:pStyle w:val="Nagwek9"/>
      <w:lvlText w:val="SCHEDULE %9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aps/>
        <w:smallCaps w:val="0"/>
        <w:sz w:val="22"/>
      </w:rPr>
    </w:lvl>
  </w:abstractNum>
  <w:abstractNum w:abstractNumId="9" w15:restartNumberingAfterBreak="0">
    <w:nsid w:val="22C934C9"/>
    <w:multiLevelType w:val="multilevel"/>
    <w:tmpl w:val="351E1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776"/>
        </w:tabs>
        <w:ind w:left="2776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3855307"/>
    <w:multiLevelType w:val="hybridMultilevel"/>
    <w:tmpl w:val="0E008E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5A2CB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022FC1"/>
    <w:multiLevelType w:val="multilevel"/>
    <w:tmpl w:val="CE02CA5A"/>
    <w:lvl w:ilvl="0">
      <w:start w:val="1"/>
      <w:numFmt w:val="decimal"/>
      <w:pStyle w:val="Myheader1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2E007D19"/>
    <w:multiLevelType w:val="multilevel"/>
    <w:tmpl w:val="81DC4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0590336"/>
    <w:multiLevelType w:val="multilevel"/>
    <w:tmpl w:val="FA8A2E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15" w15:restartNumberingAfterBreak="0">
    <w:nsid w:val="31665D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9B1F84"/>
    <w:multiLevelType w:val="multilevel"/>
    <w:tmpl w:val="9E523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0332F11"/>
    <w:multiLevelType w:val="multilevel"/>
    <w:tmpl w:val="2BD4AA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776"/>
        </w:tabs>
        <w:ind w:left="277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0776106"/>
    <w:multiLevelType w:val="hybridMultilevel"/>
    <w:tmpl w:val="2EC249AE"/>
    <w:lvl w:ilvl="0" w:tplc="FFFFFFFF">
      <w:start w:val="1"/>
      <w:numFmt w:val="lowerLetter"/>
      <w:pStyle w:val="abc"/>
      <w:lvlText w:val="(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3210"/>
        </w:tabs>
        <w:ind w:left="321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19" w15:restartNumberingAfterBreak="0">
    <w:nsid w:val="43CF13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3F12F07"/>
    <w:multiLevelType w:val="multilevel"/>
    <w:tmpl w:val="CE2049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bullet"/>
      <w:lvlText w:val=""/>
      <w:lvlJc w:val="left"/>
      <w:pPr>
        <w:ind w:left="1072" w:hanging="504"/>
      </w:pPr>
      <w:rPr>
        <w:rFonts w:ascii="Symbol" w:hAnsi="Symbol"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40A677F"/>
    <w:multiLevelType w:val="multilevel"/>
    <w:tmpl w:val="5F90A9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2" w15:restartNumberingAfterBreak="0">
    <w:nsid w:val="469E51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210A25"/>
    <w:multiLevelType w:val="multilevel"/>
    <w:tmpl w:val="E9422F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EF3D2C"/>
    <w:multiLevelType w:val="multilevel"/>
    <w:tmpl w:val="2922447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hAnsi="Aria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D5753B4"/>
    <w:multiLevelType w:val="hybridMultilevel"/>
    <w:tmpl w:val="C6A68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C24C5F"/>
    <w:multiLevelType w:val="hybridMultilevel"/>
    <w:tmpl w:val="47448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52646"/>
    <w:multiLevelType w:val="hybridMultilevel"/>
    <w:tmpl w:val="EF786288"/>
    <w:lvl w:ilvl="0" w:tplc="6AEC6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0AE78F7"/>
    <w:multiLevelType w:val="multilevel"/>
    <w:tmpl w:val="16D08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2EF66F9"/>
    <w:multiLevelType w:val="singleLevel"/>
    <w:tmpl w:val="3A3EC0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535412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6140E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1582AA6"/>
    <w:multiLevelType w:val="hybridMultilevel"/>
    <w:tmpl w:val="0F5A4828"/>
    <w:lvl w:ilvl="0" w:tplc="6AB4151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A87E66D6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62CD2C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3190B60"/>
    <w:multiLevelType w:val="multilevel"/>
    <w:tmpl w:val="12B2B5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02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3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6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68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82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36" w:hanging="1800"/>
      </w:pPr>
      <w:rPr>
        <w:rFonts w:hint="default"/>
      </w:rPr>
    </w:lvl>
  </w:abstractNum>
  <w:abstractNum w:abstractNumId="35" w15:restartNumberingAfterBreak="0">
    <w:nsid w:val="665F1592"/>
    <w:multiLevelType w:val="hybridMultilevel"/>
    <w:tmpl w:val="91002A3E"/>
    <w:lvl w:ilvl="0" w:tplc="FFFFFFFF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62403F"/>
    <w:multiLevelType w:val="hybridMultilevel"/>
    <w:tmpl w:val="0E762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D5E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CE5558F"/>
    <w:multiLevelType w:val="hybridMultilevel"/>
    <w:tmpl w:val="3E826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6D2A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EEB7EF2"/>
    <w:multiLevelType w:val="multilevel"/>
    <w:tmpl w:val="CE3A3414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7"/>
        </w:tabs>
        <w:ind w:left="437" w:hanging="437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5" w:hanging="505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32" w:hanging="652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8" w:hanging="94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2" w:hanging="12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hint="default"/>
      </w:rPr>
    </w:lvl>
  </w:abstractNum>
  <w:abstractNum w:abstractNumId="41" w15:restartNumberingAfterBreak="0">
    <w:nsid w:val="70775B14"/>
    <w:multiLevelType w:val="hybridMultilevel"/>
    <w:tmpl w:val="B9A4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BE58E7"/>
    <w:multiLevelType w:val="multilevel"/>
    <w:tmpl w:val="3B0A7E28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164"/>
        </w:tabs>
        <w:ind w:left="1164" w:hanging="624"/>
      </w:pPr>
      <w:rPr>
        <w:rFonts w:ascii="Arial" w:hAnsi="Arial" w:hint="default"/>
        <w:b w:val="0"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793"/>
      </w:pPr>
      <w:rPr>
        <w:rFonts w:hint="default"/>
        <w:b w:val="0"/>
        <w:i w:val="0"/>
        <w:color w:val="00000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397"/>
      </w:pPr>
      <w:rPr>
        <w:rFonts w:hAnsi="Arial" w:hint="default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rFonts w:hint="default"/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rFonts w:hint="default"/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aps/>
        <w:smallCaps w:val="0"/>
        <w:sz w:val="22"/>
      </w:rPr>
    </w:lvl>
  </w:abstractNum>
  <w:abstractNum w:abstractNumId="43" w15:restartNumberingAfterBreak="0">
    <w:nsid w:val="74D85AC2"/>
    <w:multiLevelType w:val="multilevel"/>
    <w:tmpl w:val="BE5C7666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63E74E2"/>
    <w:multiLevelType w:val="hybridMultilevel"/>
    <w:tmpl w:val="1D8E1B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tabs>
          <w:tab w:val="num" w:pos="1830"/>
        </w:tabs>
        <w:ind w:left="1830" w:hanging="75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7D14A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6" w15:restartNumberingAfterBreak="0">
    <w:nsid w:val="79517936"/>
    <w:multiLevelType w:val="multilevel"/>
    <w:tmpl w:val="BB5A0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CBA32DC"/>
    <w:multiLevelType w:val="hybridMultilevel"/>
    <w:tmpl w:val="B8841C10"/>
    <w:lvl w:ilvl="0" w:tplc="EFB801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4"/>
  </w:num>
  <w:num w:numId="3">
    <w:abstractNumId w:val="35"/>
  </w:num>
  <w:num w:numId="4">
    <w:abstractNumId w:val="12"/>
  </w:num>
  <w:num w:numId="5">
    <w:abstractNumId w:val="33"/>
  </w:num>
  <w:num w:numId="6">
    <w:abstractNumId w:val="18"/>
  </w:num>
  <w:num w:numId="7">
    <w:abstractNumId w:val="43"/>
  </w:num>
  <w:num w:numId="8">
    <w:abstractNumId w:val="24"/>
  </w:num>
  <w:num w:numId="9">
    <w:abstractNumId w:val="42"/>
  </w:num>
  <w:num w:numId="10">
    <w:abstractNumId w:val="29"/>
  </w:num>
  <w:num w:numId="11">
    <w:abstractNumId w:val="17"/>
  </w:num>
  <w:num w:numId="12">
    <w:abstractNumId w:val="27"/>
  </w:num>
  <w:num w:numId="13">
    <w:abstractNumId w:val="10"/>
  </w:num>
  <w:num w:numId="14">
    <w:abstractNumId w:val="9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0"/>
  </w:num>
  <w:num w:numId="20">
    <w:abstractNumId w:val="20"/>
  </w:num>
  <w:num w:numId="21">
    <w:abstractNumId w:val="47"/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1"/>
  </w:num>
  <w:num w:numId="25">
    <w:abstractNumId w:val="36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40"/>
  </w:num>
  <w:num w:numId="29">
    <w:abstractNumId w:val="46"/>
  </w:num>
  <w:num w:numId="30">
    <w:abstractNumId w:val="6"/>
  </w:num>
  <w:num w:numId="31">
    <w:abstractNumId w:val="30"/>
  </w:num>
  <w:num w:numId="32">
    <w:abstractNumId w:val="15"/>
  </w:num>
  <w:num w:numId="33">
    <w:abstractNumId w:val="19"/>
  </w:num>
  <w:num w:numId="34">
    <w:abstractNumId w:val="41"/>
  </w:num>
  <w:num w:numId="35">
    <w:abstractNumId w:val="7"/>
  </w:num>
  <w:num w:numId="36">
    <w:abstractNumId w:val="2"/>
  </w:num>
  <w:num w:numId="37">
    <w:abstractNumId w:val="23"/>
  </w:num>
  <w:num w:numId="38">
    <w:abstractNumId w:val="3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3"/>
  </w:num>
  <w:num w:numId="42">
    <w:abstractNumId w:val="22"/>
  </w:num>
  <w:num w:numId="43">
    <w:abstractNumId w:val="37"/>
  </w:num>
  <w:num w:numId="44">
    <w:abstractNumId w:val="4"/>
  </w:num>
  <w:num w:numId="45">
    <w:abstractNumId w:val="39"/>
  </w:num>
  <w:num w:numId="46">
    <w:abstractNumId w:val="26"/>
  </w:num>
  <w:num w:numId="47">
    <w:abstractNumId w:val="3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sik Łukasz">
    <w15:presenceInfo w15:providerId="AD" w15:userId="S-1-5-21-2434290323-1266694416-2256121832-731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779"/>
    <w:rsid w:val="0000165E"/>
    <w:rsid w:val="00052DDB"/>
    <w:rsid w:val="00053930"/>
    <w:rsid w:val="0007749E"/>
    <w:rsid w:val="000810C6"/>
    <w:rsid w:val="00124779"/>
    <w:rsid w:val="001862A7"/>
    <w:rsid w:val="004104F4"/>
    <w:rsid w:val="004C7A37"/>
    <w:rsid w:val="004F14EA"/>
    <w:rsid w:val="00583301"/>
    <w:rsid w:val="005A280A"/>
    <w:rsid w:val="005D3DA2"/>
    <w:rsid w:val="005F23F2"/>
    <w:rsid w:val="006018F0"/>
    <w:rsid w:val="0060541C"/>
    <w:rsid w:val="007E57DE"/>
    <w:rsid w:val="008662DE"/>
    <w:rsid w:val="0098485F"/>
    <w:rsid w:val="00994CAF"/>
    <w:rsid w:val="00A1561B"/>
    <w:rsid w:val="00A1617F"/>
    <w:rsid w:val="00A475EB"/>
    <w:rsid w:val="00AE66C2"/>
    <w:rsid w:val="00B62434"/>
    <w:rsid w:val="00BE655B"/>
    <w:rsid w:val="00C323BE"/>
    <w:rsid w:val="00CB0E83"/>
    <w:rsid w:val="00D74BC4"/>
    <w:rsid w:val="00DD220D"/>
    <w:rsid w:val="00F91F72"/>
    <w:rsid w:val="00FC45B3"/>
    <w:rsid w:val="00FF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FDAF2"/>
  <w15:docId w15:val="{E822ED69-92FE-4373-AEC3-FB60A3B0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994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994CAF"/>
    <w:pPr>
      <w:keepNext/>
      <w:numPr>
        <w:numId w:val="1"/>
      </w:numPr>
      <w:tabs>
        <w:tab w:val="left" w:pos="22"/>
      </w:tabs>
      <w:spacing w:before="100" w:after="100" w:line="288" w:lineRule="auto"/>
      <w:jc w:val="both"/>
      <w:outlineLvl w:val="0"/>
    </w:pPr>
    <w:rPr>
      <w:b/>
      <w:caps/>
      <w:kern w:val="28"/>
      <w:sz w:val="20"/>
      <w:szCs w:val="20"/>
      <w:lang w:val="en-GB" w:eastAsia="en-US"/>
    </w:rPr>
  </w:style>
  <w:style w:type="paragraph" w:styleId="Nagwek2">
    <w:name w:val="heading 2"/>
    <w:link w:val="Nagwek2Znak"/>
    <w:autoRedefine/>
    <w:qFormat/>
    <w:rsid w:val="00994CAF"/>
    <w:pPr>
      <w:spacing w:after="60" w:line="240" w:lineRule="auto"/>
      <w:ind w:left="900"/>
      <w:jc w:val="both"/>
      <w:outlineLvl w:val="1"/>
    </w:pPr>
    <w:rPr>
      <w:rFonts w:ascii="Arial" w:eastAsia="Times New Roman" w:hAnsi="Arial" w:cs="Arial"/>
      <w:kern w:val="24"/>
      <w:sz w:val="20"/>
      <w:szCs w:val="20"/>
    </w:rPr>
  </w:style>
  <w:style w:type="paragraph" w:styleId="Nagwek3">
    <w:name w:val="heading 3"/>
    <w:basedOn w:val="Normalny"/>
    <w:next w:val="Tekstpodstawowy2"/>
    <w:link w:val="Nagwek3Znak"/>
    <w:qFormat/>
    <w:rsid w:val="00994CAF"/>
    <w:pPr>
      <w:tabs>
        <w:tab w:val="left" w:pos="50"/>
      </w:tabs>
      <w:spacing w:after="200" w:line="288" w:lineRule="auto"/>
      <w:jc w:val="both"/>
      <w:outlineLvl w:val="2"/>
    </w:pPr>
    <w:rPr>
      <w:sz w:val="22"/>
      <w:szCs w:val="20"/>
      <w:lang w:val="en-GB" w:eastAsia="en-US"/>
    </w:rPr>
  </w:style>
  <w:style w:type="paragraph" w:styleId="Nagwek4">
    <w:name w:val="heading 4"/>
    <w:basedOn w:val="Normalny"/>
    <w:next w:val="Tekstpodstawowy3"/>
    <w:link w:val="Nagwek4Znak"/>
    <w:qFormat/>
    <w:rsid w:val="00994CAF"/>
    <w:pPr>
      <w:numPr>
        <w:ilvl w:val="3"/>
        <w:numId w:val="1"/>
      </w:numPr>
      <w:tabs>
        <w:tab w:val="left" w:pos="68"/>
      </w:tabs>
      <w:spacing w:after="200" w:line="288" w:lineRule="auto"/>
      <w:jc w:val="both"/>
      <w:outlineLvl w:val="3"/>
    </w:pPr>
    <w:rPr>
      <w:sz w:val="22"/>
      <w:szCs w:val="20"/>
      <w:lang w:val="en-GB" w:eastAsia="en-US"/>
    </w:rPr>
  </w:style>
  <w:style w:type="paragraph" w:styleId="Nagwek5">
    <w:name w:val="heading 5"/>
    <w:basedOn w:val="Normalny"/>
    <w:next w:val="BodyText4"/>
    <w:link w:val="Nagwek5Znak"/>
    <w:qFormat/>
    <w:rsid w:val="00994CAF"/>
    <w:pPr>
      <w:numPr>
        <w:ilvl w:val="4"/>
        <w:numId w:val="1"/>
      </w:numPr>
      <w:tabs>
        <w:tab w:val="left" w:pos="86"/>
      </w:tabs>
      <w:spacing w:after="200" w:line="288" w:lineRule="auto"/>
      <w:jc w:val="both"/>
      <w:outlineLvl w:val="4"/>
    </w:pPr>
    <w:rPr>
      <w:sz w:val="22"/>
      <w:szCs w:val="20"/>
      <w:lang w:val="en-GB" w:eastAsia="en-US"/>
    </w:rPr>
  </w:style>
  <w:style w:type="paragraph" w:styleId="Nagwek6">
    <w:name w:val="heading 6"/>
    <w:basedOn w:val="Normalny"/>
    <w:next w:val="BodyText5"/>
    <w:link w:val="Nagwek6Znak"/>
    <w:qFormat/>
    <w:rsid w:val="00994CAF"/>
    <w:pPr>
      <w:numPr>
        <w:ilvl w:val="5"/>
        <w:numId w:val="1"/>
      </w:numPr>
      <w:tabs>
        <w:tab w:val="left" w:pos="104"/>
      </w:tabs>
      <w:spacing w:after="200" w:line="288" w:lineRule="auto"/>
      <w:jc w:val="both"/>
      <w:outlineLvl w:val="5"/>
    </w:pPr>
    <w:rPr>
      <w:sz w:val="22"/>
      <w:szCs w:val="20"/>
      <w:lang w:val="en-GB" w:eastAsia="en-US"/>
    </w:rPr>
  </w:style>
  <w:style w:type="paragraph" w:styleId="Nagwek7">
    <w:name w:val="heading 7"/>
    <w:basedOn w:val="Normalny"/>
    <w:next w:val="Normalny"/>
    <w:link w:val="Nagwek7Znak"/>
    <w:qFormat/>
    <w:rsid w:val="00994CAF"/>
    <w:pPr>
      <w:numPr>
        <w:ilvl w:val="6"/>
        <w:numId w:val="1"/>
      </w:numPr>
      <w:spacing w:line="288" w:lineRule="auto"/>
      <w:jc w:val="both"/>
      <w:outlineLvl w:val="6"/>
    </w:pPr>
    <w:rPr>
      <w:sz w:val="22"/>
      <w:szCs w:val="20"/>
      <w:lang w:val="en-GB" w:eastAsia="en-US"/>
    </w:rPr>
  </w:style>
  <w:style w:type="paragraph" w:styleId="Nagwek8">
    <w:name w:val="heading 8"/>
    <w:basedOn w:val="Normalny"/>
    <w:next w:val="Normalny"/>
    <w:link w:val="Nagwek8Znak"/>
    <w:qFormat/>
    <w:rsid w:val="00994CAF"/>
    <w:pPr>
      <w:numPr>
        <w:ilvl w:val="7"/>
        <w:numId w:val="1"/>
      </w:numPr>
      <w:spacing w:line="288" w:lineRule="auto"/>
      <w:jc w:val="both"/>
      <w:outlineLvl w:val="7"/>
    </w:pPr>
    <w:rPr>
      <w:sz w:val="22"/>
      <w:szCs w:val="20"/>
      <w:lang w:val="en-GB" w:eastAsia="en-US"/>
    </w:rPr>
  </w:style>
  <w:style w:type="paragraph" w:styleId="Nagwek9">
    <w:name w:val="heading 9"/>
    <w:basedOn w:val="Normalny"/>
    <w:next w:val="Normalny"/>
    <w:link w:val="Nagwek9Znak"/>
    <w:qFormat/>
    <w:rsid w:val="00994CAF"/>
    <w:pPr>
      <w:pageBreakBefore/>
      <w:numPr>
        <w:ilvl w:val="8"/>
        <w:numId w:val="1"/>
      </w:numPr>
      <w:tabs>
        <w:tab w:val="left" w:pos="1440"/>
      </w:tabs>
      <w:suppressAutoHyphens/>
      <w:spacing w:after="300" w:line="336" w:lineRule="auto"/>
      <w:jc w:val="center"/>
      <w:outlineLvl w:val="8"/>
    </w:pPr>
    <w:rPr>
      <w:b/>
      <w:smallCaps/>
      <w:sz w:val="21"/>
      <w:szCs w:val="20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4CAF"/>
    <w:rPr>
      <w:rFonts w:ascii="Times New Roman" w:eastAsia="Times New Roman" w:hAnsi="Times New Roman" w:cs="Times New Roman"/>
      <w:b/>
      <w:caps/>
      <w:kern w:val="28"/>
      <w:sz w:val="20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rsid w:val="00994CAF"/>
    <w:rPr>
      <w:rFonts w:ascii="Arial" w:eastAsia="Times New Roman" w:hAnsi="Arial" w:cs="Arial"/>
      <w:kern w:val="24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4Znak">
    <w:name w:val="Nagłówek 4 Znak"/>
    <w:basedOn w:val="Domylnaczcionkaakapitu"/>
    <w:link w:val="Nagwek4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5Znak">
    <w:name w:val="Nagłówek 5 Znak"/>
    <w:basedOn w:val="Domylnaczcionkaakapitu"/>
    <w:link w:val="Nagwek5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6Znak">
    <w:name w:val="Nagłówek 6 Znak"/>
    <w:basedOn w:val="Domylnaczcionkaakapitu"/>
    <w:link w:val="Nagwek6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7Znak">
    <w:name w:val="Nagłówek 7 Znak"/>
    <w:basedOn w:val="Domylnaczcionkaakapitu"/>
    <w:link w:val="Nagwek7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8Znak">
    <w:name w:val="Nagłówek 8 Znak"/>
    <w:basedOn w:val="Domylnaczcionkaakapitu"/>
    <w:link w:val="Nagwek8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9Znak">
    <w:name w:val="Nagłówek 9 Znak"/>
    <w:basedOn w:val="Domylnaczcionkaakapitu"/>
    <w:link w:val="Nagwek9"/>
    <w:rsid w:val="00994CAF"/>
    <w:rPr>
      <w:rFonts w:ascii="Times New Roman" w:eastAsia="Times New Roman" w:hAnsi="Times New Roman" w:cs="Times New Roman"/>
      <w:b/>
      <w:smallCaps/>
      <w:sz w:val="21"/>
      <w:szCs w:val="20"/>
      <w:lang w:val="en-GB"/>
    </w:rPr>
  </w:style>
  <w:style w:type="paragraph" w:styleId="Tekstpodstawowy">
    <w:name w:val="Body Text"/>
    <w:basedOn w:val="Normalny"/>
    <w:link w:val="TekstpodstawowyZnak"/>
    <w:rsid w:val="00994CAF"/>
    <w:pPr>
      <w:spacing w:after="200" w:line="288" w:lineRule="auto"/>
      <w:ind w:left="624"/>
      <w:jc w:val="both"/>
    </w:pPr>
    <w:rPr>
      <w:sz w:val="22"/>
      <w:szCs w:val="20"/>
      <w:lang w:val="en-GB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94CAF"/>
    <w:rPr>
      <w:rFonts w:ascii="Times New Roman" w:eastAsia="Times New Roman" w:hAnsi="Times New Roman" w:cs="Times New Roman"/>
      <w:szCs w:val="20"/>
      <w:lang w:val="en-GB"/>
    </w:rPr>
  </w:style>
  <w:style w:type="paragraph" w:styleId="Tekstpodstawowy2">
    <w:name w:val="Body Text 2"/>
    <w:basedOn w:val="Normalny"/>
    <w:link w:val="Tekstpodstawowy2Znak"/>
    <w:rsid w:val="00994CAF"/>
    <w:pPr>
      <w:spacing w:after="200" w:line="288" w:lineRule="auto"/>
      <w:ind w:left="1417"/>
      <w:jc w:val="both"/>
    </w:pPr>
    <w:rPr>
      <w:sz w:val="22"/>
      <w:szCs w:val="20"/>
      <w:lang w:val="en-GB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994CAF"/>
    <w:rPr>
      <w:rFonts w:ascii="Times New Roman" w:eastAsia="Times New Roman" w:hAnsi="Times New Roman" w:cs="Times New Roman"/>
      <w:szCs w:val="20"/>
      <w:lang w:val="en-GB"/>
    </w:rPr>
  </w:style>
  <w:style w:type="paragraph" w:styleId="Tekstpodstawowy3">
    <w:name w:val="Body Text 3"/>
    <w:basedOn w:val="Normalny"/>
    <w:link w:val="Tekstpodstawowy3Znak"/>
    <w:rsid w:val="00994CAF"/>
    <w:pPr>
      <w:spacing w:after="200" w:line="288" w:lineRule="auto"/>
      <w:ind w:left="1928"/>
      <w:jc w:val="both"/>
    </w:pPr>
    <w:rPr>
      <w:sz w:val="22"/>
      <w:szCs w:val="20"/>
      <w:lang w:val="en-GB"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994CA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BodyText4">
    <w:name w:val="Body Text 4"/>
    <w:basedOn w:val="Normalny"/>
    <w:rsid w:val="00994CAF"/>
    <w:pPr>
      <w:spacing w:after="200" w:line="288" w:lineRule="auto"/>
      <w:ind w:left="2438"/>
      <w:jc w:val="both"/>
    </w:pPr>
    <w:rPr>
      <w:sz w:val="22"/>
      <w:szCs w:val="20"/>
      <w:lang w:val="en-GB" w:eastAsia="en-US"/>
    </w:rPr>
  </w:style>
  <w:style w:type="paragraph" w:customStyle="1" w:styleId="BodyText5">
    <w:name w:val="Body Text 5"/>
    <w:basedOn w:val="Normalny"/>
    <w:rsid w:val="00994CAF"/>
    <w:pPr>
      <w:spacing w:after="200" w:line="288" w:lineRule="auto"/>
      <w:ind w:left="2948"/>
      <w:jc w:val="both"/>
    </w:pPr>
    <w:rPr>
      <w:sz w:val="22"/>
      <w:szCs w:val="20"/>
      <w:lang w:val="en-GB" w:eastAsia="en-US"/>
    </w:rPr>
  </w:style>
  <w:style w:type="paragraph" w:customStyle="1" w:styleId="Standardowybesodstp">
    <w:name w:val="Standardowy bes odstęp"/>
    <w:basedOn w:val="Normalny"/>
    <w:rsid w:val="00994CAF"/>
    <w:pPr>
      <w:jc w:val="both"/>
    </w:pPr>
    <w:rPr>
      <w:rFonts w:ascii="Arial" w:hAnsi="Arial"/>
      <w:sz w:val="20"/>
      <w:szCs w:val="20"/>
      <w:lang w:eastAsia="sv-SE"/>
    </w:rPr>
  </w:style>
  <w:style w:type="paragraph" w:customStyle="1" w:styleId="ListALPHACAPS1">
    <w:name w:val="List ALPHA CAPS 1"/>
    <w:basedOn w:val="Normalny"/>
    <w:next w:val="Tekstpodstawowy"/>
    <w:rsid w:val="00994CAF"/>
    <w:pPr>
      <w:tabs>
        <w:tab w:val="left" w:pos="22"/>
        <w:tab w:val="num" w:pos="624"/>
      </w:tabs>
      <w:spacing w:after="200" w:line="288" w:lineRule="auto"/>
      <w:ind w:left="624" w:hanging="624"/>
      <w:jc w:val="both"/>
    </w:pPr>
    <w:rPr>
      <w:sz w:val="22"/>
      <w:szCs w:val="20"/>
      <w:lang w:val="en-GB" w:eastAsia="en-US"/>
    </w:rPr>
  </w:style>
  <w:style w:type="paragraph" w:customStyle="1" w:styleId="ListAlpha3">
    <w:name w:val="List Alpha 3"/>
    <w:basedOn w:val="Normalny"/>
    <w:next w:val="Tekstpodstawowy3"/>
    <w:rsid w:val="00994CAF"/>
    <w:pPr>
      <w:tabs>
        <w:tab w:val="left" w:pos="68"/>
        <w:tab w:val="num" w:pos="1928"/>
      </w:tabs>
      <w:spacing w:after="200" w:line="288" w:lineRule="auto"/>
      <w:ind w:left="1928" w:hanging="511"/>
      <w:jc w:val="both"/>
    </w:pPr>
    <w:rPr>
      <w:sz w:val="22"/>
      <w:szCs w:val="20"/>
      <w:lang w:val="en-GB" w:eastAsia="en-US"/>
    </w:rPr>
  </w:style>
  <w:style w:type="paragraph" w:styleId="Tekstpodstawowywcity2">
    <w:name w:val="Body Text Indent 2"/>
    <w:basedOn w:val="Normalny"/>
    <w:link w:val="Tekstpodstawowywcity2Znak"/>
    <w:rsid w:val="00994CAF"/>
    <w:pPr>
      <w:ind w:left="540"/>
    </w:pPr>
    <w:rPr>
      <w:rFonts w:ascii="Arial" w:hAnsi="Arial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94CAF"/>
    <w:rPr>
      <w:rFonts w:ascii="Arial" w:eastAsia="Times New Roman" w:hAnsi="Arial" w:cs="Times New Roman"/>
      <w:sz w:val="20"/>
      <w:szCs w:val="24"/>
      <w:lang w:eastAsia="pl-PL"/>
    </w:rPr>
  </w:style>
  <w:style w:type="character" w:styleId="Numerstrony">
    <w:name w:val="page number"/>
    <w:basedOn w:val="Domylnaczcionkaakapitu"/>
    <w:rsid w:val="00994CAF"/>
  </w:style>
  <w:style w:type="paragraph" w:styleId="Nagwek">
    <w:name w:val="header"/>
    <w:aliases w:val="Nagłówek strony"/>
    <w:basedOn w:val="Normalny"/>
    <w:link w:val="NagwekZnak"/>
    <w:uiPriority w:val="99"/>
    <w:rsid w:val="00994C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94C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94C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4C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94CA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94CA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994C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94C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2Arial10pt">
    <w:name w:val="Styl Nagłówek 2 + Arial 10 pt"/>
    <w:basedOn w:val="Nagwek2"/>
    <w:autoRedefine/>
    <w:rsid w:val="00994CAF"/>
    <w:pPr>
      <w:spacing w:after="120"/>
    </w:pPr>
    <w:rPr>
      <w:spacing w:val="-2"/>
    </w:rPr>
  </w:style>
  <w:style w:type="character" w:customStyle="1" w:styleId="StylNagwek2Arial10ptZnak">
    <w:name w:val="Styl Nagłówek 2 + Arial 10 pt Znak"/>
    <w:rsid w:val="00994CAF"/>
    <w:rPr>
      <w:rFonts w:ascii="Arial" w:hAnsi="Arial" w:cs="Arial"/>
      <w:spacing w:val="-2"/>
      <w:kern w:val="24"/>
      <w:sz w:val="22"/>
      <w:lang w:val="pl-PL" w:eastAsia="en-US" w:bidi="ar-SA"/>
    </w:rPr>
  </w:style>
  <w:style w:type="paragraph" w:customStyle="1" w:styleId="Myheader1">
    <w:name w:val="My header 1"/>
    <w:next w:val="Standardowybesodstp"/>
    <w:autoRedefine/>
    <w:rsid w:val="00994CAF"/>
    <w:pPr>
      <w:numPr>
        <w:numId w:val="4"/>
      </w:numPr>
      <w:spacing w:after="60" w:line="240" w:lineRule="auto"/>
      <w:ind w:left="357" w:hanging="357"/>
    </w:pPr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ylNagwek3Arial10pt">
    <w:name w:val="Styl Nagłówek 3 + Arial 10 pt"/>
    <w:basedOn w:val="Nagwek3"/>
    <w:autoRedefine/>
    <w:rsid w:val="00994CAF"/>
    <w:pPr>
      <w:numPr>
        <w:ilvl w:val="2"/>
        <w:numId w:val="1"/>
      </w:numPr>
      <w:tabs>
        <w:tab w:val="clear" w:pos="50"/>
      </w:tabs>
      <w:spacing w:after="120"/>
    </w:pPr>
    <w:rPr>
      <w:rFonts w:ascii="Arial" w:hAnsi="Arial"/>
      <w:sz w:val="20"/>
      <w:lang w:val="pl-PL"/>
    </w:rPr>
  </w:style>
  <w:style w:type="character" w:customStyle="1" w:styleId="StylNagwek3Arial10ptZnak">
    <w:name w:val="Styl Nagłówek 3 + Arial 10 pt Znak"/>
    <w:rsid w:val="00994CAF"/>
    <w:rPr>
      <w:rFonts w:ascii="Arial" w:hAnsi="Arial"/>
      <w:sz w:val="22"/>
      <w:lang w:val="en-GB" w:eastAsia="en-US" w:bidi="ar-SA"/>
    </w:rPr>
  </w:style>
  <w:style w:type="paragraph" w:customStyle="1" w:styleId="StylStylNagwek3Arial10ptPo6pt">
    <w:name w:val="Styl Styl Nagłówek 3 + Arial 10 pt + Po:  6 pt"/>
    <w:basedOn w:val="StylNagwek3Arial10pt"/>
    <w:autoRedefine/>
    <w:rsid w:val="00994CAF"/>
  </w:style>
  <w:style w:type="paragraph" w:customStyle="1" w:styleId="abc">
    <w:name w:val="abc"/>
    <w:rsid w:val="00994CAF"/>
    <w:pPr>
      <w:numPr>
        <w:numId w:val="6"/>
      </w:numPr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yl1">
    <w:name w:val="Styl1"/>
    <w:basedOn w:val="Normalny"/>
    <w:rsid w:val="00994CAF"/>
    <w:pPr>
      <w:numPr>
        <w:numId w:val="7"/>
      </w:numPr>
    </w:pPr>
  </w:style>
  <w:style w:type="paragraph" w:customStyle="1" w:styleId="Myheader2">
    <w:name w:val="My header 2"/>
    <w:basedOn w:val="Normalny"/>
    <w:rsid w:val="00994CAF"/>
  </w:style>
  <w:style w:type="paragraph" w:styleId="Tytu">
    <w:name w:val="Title"/>
    <w:basedOn w:val="Normalny"/>
    <w:link w:val="TytuZnak"/>
    <w:qFormat/>
    <w:rsid w:val="00994CAF"/>
    <w:pPr>
      <w:spacing w:after="60"/>
      <w:ind w:left="360"/>
      <w:jc w:val="center"/>
    </w:pPr>
    <w:rPr>
      <w:rFonts w:ascii="Arial" w:hAnsi="Arial" w:cs="Arial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994CAF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StylWiadomociEmail112">
    <w:name w:val="StylWiadomościEmail112"/>
    <w:rsid w:val="00994CAF"/>
    <w:rPr>
      <w:rFonts w:ascii="Arial" w:hAnsi="Arial" w:cs="Arial"/>
      <w:color w:val="000080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994C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994CAF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4C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4C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994CAF"/>
    <w:rPr>
      <w:vertAlign w:val="superscript"/>
    </w:rPr>
  </w:style>
  <w:style w:type="paragraph" w:styleId="Zwykytekst">
    <w:name w:val="Plain Text"/>
    <w:basedOn w:val="Normalny"/>
    <w:link w:val="ZwykytekstZnak"/>
    <w:semiHidden/>
    <w:unhideWhenUsed/>
    <w:rsid w:val="00994CAF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994CA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Normalny">
    <w:name w:val="a Normalny"/>
    <w:basedOn w:val="Normalny"/>
    <w:rsid w:val="00994CAF"/>
    <w:pPr>
      <w:spacing w:before="60" w:after="60" w:line="360" w:lineRule="auto"/>
      <w:jc w:val="both"/>
    </w:pPr>
    <w:rPr>
      <w:sz w:val="20"/>
      <w:szCs w:val="20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94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semiHidden/>
    <w:unhideWhenUsed/>
    <w:rsid w:val="00994CAF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994CAF"/>
    <w:rPr>
      <w:color w:val="800080"/>
      <w:u w:val="single"/>
    </w:rPr>
  </w:style>
  <w:style w:type="paragraph" w:customStyle="1" w:styleId="xl68">
    <w:name w:val="xl68"/>
    <w:basedOn w:val="Normalny"/>
    <w:rsid w:val="00994CA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rsid w:val="00994CA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0">
    <w:name w:val="xl70"/>
    <w:basedOn w:val="Normalny"/>
    <w:rsid w:val="00994CA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1">
    <w:name w:val="xl71"/>
    <w:basedOn w:val="Normalny"/>
    <w:rsid w:val="00994CAF"/>
    <w:pPr>
      <w:spacing w:before="100" w:beforeAutospacing="1" w:after="100" w:afterAutospacing="1"/>
    </w:pPr>
    <w:rPr>
      <w:sz w:val="18"/>
      <w:szCs w:val="18"/>
    </w:rPr>
  </w:style>
  <w:style w:type="paragraph" w:customStyle="1" w:styleId="xl72">
    <w:name w:val="xl72"/>
    <w:basedOn w:val="Normalny"/>
    <w:rsid w:val="0099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3">
    <w:name w:val="xl73"/>
    <w:basedOn w:val="Normalny"/>
    <w:rsid w:val="00994C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Normalny"/>
    <w:rsid w:val="0099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Normalny"/>
    <w:rsid w:val="00994C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6">
    <w:name w:val="xl76"/>
    <w:basedOn w:val="Normalny"/>
    <w:rsid w:val="00994C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994C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CCFF"/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Normalny"/>
    <w:rsid w:val="00994C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</w:pPr>
    <w:rPr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4CA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4C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94CAF"/>
    <w:rPr>
      <w:vertAlign w:val="superscript"/>
    </w:rPr>
  </w:style>
  <w:style w:type="paragraph" w:customStyle="1" w:styleId="Styl">
    <w:name w:val="Styl"/>
    <w:rsid w:val="00994C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94C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4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4C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4CAF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4CA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8662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609B85A7E4146AA3B98324D58774F" ma:contentTypeVersion="0" ma:contentTypeDescription="Utwórz nowy dokument." ma:contentTypeScope="" ma:versionID="b4fe6b7695e21d85221a8307b3d630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68275-CA78-4BB3-A801-99CAD7A86C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FCBB8-89D1-470D-80C1-E2CB18E93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B1D3C0-1A69-426B-AE84-6077A7A5E6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56194D-3BA1-484F-8A6B-B9F864DCD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Damm Tomasz</dc:creator>
  <cp:lastModifiedBy>Kosik Łukasz</cp:lastModifiedBy>
  <cp:revision>2</cp:revision>
  <cp:lastPrinted>2020-09-02T05:20:00Z</cp:lastPrinted>
  <dcterms:created xsi:type="dcterms:W3CDTF">2025-03-20T10:49:00Z</dcterms:created>
  <dcterms:modified xsi:type="dcterms:W3CDTF">2025-03-20T10:49:00Z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0x01010055C609B85A7E4146AA3B98324D58774F</vt:lpwstr>
  </property>
</Properties>
</file>